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58D" w:rsidRDefault="0092558D" w:rsidP="0092558D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bCs/>
          <w:sz w:val="40"/>
          <w:szCs w:val="40"/>
        </w:rPr>
      </w:pPr>
      <w:r w:rsidRPr="0F14BDA6">
        <w:rPr>
          <w:rFonts w:ascii="Arial" w:hAnsi="Arial" w:cs="Arial"/>
          <w:b/>
          <w:bCs/>
          <w:sz w:val="40"/>
          <w:szCs w:val="40"/>
        </w:rPr>
        <w:t>ANNEX 13</w:t>
      </w:r>
    </w:p>
    <w:p w:rsidR="0092558D" w:rsidRDefault="0092558D" w:rsidP="0092558D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Pr="003C10A5">
        <w:rPr>
          <w:rFonts w:ascii="Arial" w:hAnsi="Arial" w:cs="Arial"/>
          <w:b/>
          <w:sz w:val="40"/>
          <w:szCs w:val="18"/>
        </w:rPr>
        <w:t>ODEL</w:t>
      </w:r>
      <w:r>
        <w:rPr>
          <w:rFonts w:ascii="Arial" w:hAnsi="Arial" w:cs="Arial"/>
          <w:b/>
          <w:sz w:val="40"/>
          <w:szCs w:val="18"/>
        </w:rPr>
        <w:t>O INTENCIÓN DE SUBCONTRATACIÓN PARCIAL</w:t>
      </w:r>
    </w:p>
    <w:p w:rsidR="0092558D" w:rsidRPr="003C10A5" w:rsidRDefault="0092558D" w:rsidP="0092558D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A56A95" w:rsidRPr="008821E2" w:rsidRDefault="00A56A95" w:rsidP="00A56A95">
      <w:pPr>
        <w:autoSpaceDE w:val="0"/>
        <w:autoSpaceDN w:val="0"/>
        <w:adjustRightInd w:val="0"/>
        <w:spacing w:after="0"/>
        <w:jc w:val="both"/>
        <w:rPr>
          <w:rFonts w:cs="Calibri"/>
          <w:b/>
          <w:lang w:val="es-ES"/>
        </w:rPr>
      </w:pPr>
      <w:r w:rsidRPr="008821E2">
        <w:rPr>
          <w:rFonts w:cs="Calibri"/>
          <w:b/>
          <w:lang w:val="es-ES"/>
        </w:rPr>
        <w:t>CS/AH01/1101446911/25/PSS</w:t>
      </w:r>
    </w:p>
    <w:p w:rsidR="0092558D" w:rsidRPr="0092558D" w:rsidRDefault="0092558D" w:rsidP="0092558D">
      <w:pPr>
        <w:jc w:val="both"/>
        <w:rPr>
          <w:rFonts w:ascii="Arial" w:hAnsi="Arial" w:cs="Arial"/>
        </w:rPr>
      </w:pPr>
      <w:r w:rsidRPr="0092558D">
        <w:rPr>
          <w:rFonts w:ascii="Arial" w:hAnsi="Arial" w:cs="Arial"/>
        </w:rPr>
        <w:t xml:space="preserve">De </w:t>
      </w:r>
      <w:proofErr w:type="spellStart"/>
      <w:r w:rsidRPr="0092558D">
        <w:rPr>
          <w:rFonts w:ascii="Arial" w:hAnsi="Arial" w:cs="Arial"/>
        </w:rPr>
        <w:t>conformidad</w:t>
      </w:r>
      <w:proofErr w:type="spellEnd"/>
      <w:r w:rsidRPr="0092558D">
        <w:rPr>
          <w:rFonts w:ascii="Arial" w:hAnsi="Arial" w:cs="Arial"/>
        </w:rPr>
        <w:t xml:space="preserve"> con los </w:t>
      </w:r>
      <w:proofErr w:type="spellStart"/>
      <w:r w:rsidRPr="0092558D">
        <w:rPr>
          <w:rFonts w:ascii="Arial" w:hAnsi="Arial" w:cs="Arial"/>
        </w:rPr>
        <w:t>artículos</w:t>
      </w:r>
      <w:proofErr w:type="spellEnd"/>
      <w:r w:rsidRPr="0092558D">
        <w:rPr>
          <w:rFonts w:ascii="Arial" w:hAnsi="Arial" w:cs="Arial"/>
        </w:rPr>
        <w:t xml:space="preserve"> 216, 217 y 218 de la </w:t>
      </w:r>
      <w:proofErr w:type="spellStart"/>
      <w:r w:rsidRPr="0092558D">
        <w:rPr>
          <w:rFonts w:ascii="Arial" w:hAnsi="Arial" w:cs="Arial"/>
        </w:rPr>
        <w:t>Ley</w:t>
      </w:r>
      <w:proofErr w:type="spellEnd"/>
      <w:r w:rsidRPr="0092558D">
        <w:rPr>
          <w:rFonts w:ascii="Arial" w:hAnsi="Arial" w:cs="Arial"/>
        </w:rPr>
        <w:t xml:space="preserve"> 9/2017, de 8 de </w:t>
      </w:r>
      <w:proofErr w:type="spellStart"/>
      <w:r w:rsidRPr="0092558D">
        <w:rPr>
          <w:rFonts w:ascii="Arial" w:hAnsi="Arial" w:cs="Arial"/>
        </w:rPr>
        <w:t>noviembre</w:t>
      </w:r>
      <w:proofErr w:type="spellEnd"/>
      <w:r w:rsidRPr="0092558D">
        <w:rPr>
          <w:rFonts w:ascii="Arial" w:hAnsi="Arial" w:cs="Arial"/>
        </w:rPr>
        <w:t xml:space="preserve">, de </w:t>
      </w:r>
      <w:proofErr w:type="spellStart"/>
      <w:r w:rsidRPr="0092558D">
        <w:rPr>
          <w:rFonts w:ascii="Arial" w:hAnsi="Arial" w:cs="Arial"/>
        </w:rPr>
        <w:t>contratos</w:t>
      </w:r>
      <w:proofErr w:type="spellEnd"/>
      <w:r w:rsidRPr="0092558D">
        <w:rPr>
          <w:rFonts w:ascii="Arial" w:hAnsi="Arial" w:cs="Arial"/>
        </w:rPr>
        <w:t xml:space="preserve"> del sector </w:t>
      </w:r>
      <w:proofErr w:type="spellStart"/>
      <w:r w:rsidRPr="0092558D">
        <w:rPr>
          <w:rFonts w:ascii="Arial" w:hAnsi="Arial" w:cs="Arial"/>
        </w:rPr>
        <w:t>público</w:t>
      </w:r>
      <w:proofErr w:type="spellEnd"/>
      <w:r w:rsidRPr="0092558D">
        <w:rPr>
          <w:rFonts w:ascii="Arial" w:hAnsi="Arial" w:cs="Arial"/>
        </w:rPr>
        <w:t xml:space="preserve">, las </w:t>
      </w:r>
      <w:proofErr w:type="spellStart"/>
      <w:r w:rsidRPr="0092558D">
        <w:rPr>
          <w:rFonts w:ascii="Arial" w:hAnsi="Arial" w:cs="Arial"/>
        </w:rPr>
        <w:t>empresas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pueden</w:t>
      </w:r>
      <w:proofErr w:type="spellEnd"/>
      <w:r w:rsidRPr="0092558D">
        <w:rPr>
          <w:rFonts w:ascii="Arial" w:hAnsi="Arial" w:cs="Arial"/>
        </w:rPr>
        <w:t xml:space="preserve"> concertar con </w:t>
      </w:r>
      <w:proofErr w:type="spellStart"/>
      <w:r w:rsidRPr="0092558D">
        <w:rPr>
          <w:rFonts w:ascii="Arial" w:hAnsi="Arial" w:cs="Arial"/>
        </w:rPr>
        <w:t>terceros</w:t>
      </w:r>
      <w:proofErr w:type="spellEnd"/>
      <w:r w:rsidRPr="0092558D">
        <w:rPr>
          <w:rFonts w:ascii="Arial" w:hAnsi="Arial" w:cs="Arial"/>
        </w:rPr>
        <w:t xml:space="preserve"> la </w:t>
      </w:r>
      <w:proofErr w:type="spellStart"/>
      <w:r w:rsidRPr="0092558D">
        <w:rPr>
          <w:rFonts w:ascii="Arial" w:hAnsi="Arial" w:cs="Arial"/>
        </w:rPr>
        <w:t>realización</w:t>
      </w:r>
      <w:proofErr w:type="spellEnd"/>
      <w:r w:rsidRPr="0092558D">
        <w:rPr>
          <w:rFonts w:ascii="Arial" w:hAnsi="Arial" w:cs="Arial"/>
        </w:rPr>
        <w:t xml:space="preserve"> parcial de la </w:t>
      </w:r>
      <w:proofErr w:type="spellStart"/>
      <w:r w:rsidRPr="0092558D">
        <w:rPr>
          <w:rFonts w:ascii="Arial" w:hAnsi="Arial" w:cs="Arial"/>
        </w:rPr>
        <w:t>prestación</w:t>
      </w:r>
      <w:proofErr w:type="spellEnd"/>
      <w:r w:rsidRPr="0092558D">
        <w:rPr>
          <w:rFonts w:ascii="Arial" w:hAnsi="Arial" w:cs="Arial"/>
        </w:rPr>
        <w:t xml:space="preserve"> con </w:t>
      </w:r>
      <w:proofErr w:type="spellStart"/>
      <w:r w:rsidRPr="0092558D">
        <w:rPr>
          <w:rFonts w:ascii="Arial" w:hAnsi="Arial" w:cs="Arial"/>
        </w:rPr>
        <w:t>sujeción</w:t>
      </w:r>
      <w:proofErr w:type="spellEnd"/>
      <w:r w:rsidRPr="0092558D">
        <w:rPr>
          <w:rFonts w:ascii="Arial" w:hAnsi="Arial" w:cs="Arial"/>
        </w:rPr>
        <w:t xml:space="preserve"> a lo que </w:t>
      </w:r>
      <w:proofErr w:type="spellStart"/>
      <w:r w:rsidRPr="0092558D">
        <w:rPr>
          <w:rFonts w:ascii="Arial" w:hAnsi="Arial" w:cs="Arial"/>
        </w:rPr>
        <w:t>dispongan</w:t>
      </w:r>
      <w:proofErr w:type="spellEnd"/>
      <w:r w:rsidRPr="0092558D">
        <w:rPr>
          <w:rFonts w:ascii="Arial" w:hAnsi="Arial" w:cs="Arial"/>
        </w:rPr>
        <w:t xml:space="preserve"> los </w:t>
      </w:r>
      <w:proofErr w:type="spellStart"/>
      <w:r w:rsidRPr="0092558D">
        <w:rPr>
          <w:rFonts w:ascii="Arial" w:hAnsi="Arial" w:cs="Arial"/>
        </w:rPr>
        <w:t>pliegos</w:t>
      </w:r>
      <w:proofErr w:type="spellEnd"/>
      <w:r w:rsidRPr="0092558D">
        <w:rPr>
          <w:rFonts w:ascii="Arial" w:hAnsi="Arial" w:cs="Arial"/>
        </w:rPr>
        <w:t>.</w:t>
      </w:r>
    </w:p>
    <w:p w:rsidR="0092558D" w:rsidRPr="0092558D" w:rsidRDefault="0092558D" w:rsidP="0092558D">
      <w:pPr>
        <w:rPr>
          <w:rFonts w:ascii="Arial" w:hAnsi="Arial" w:cs="Arial"/>
        </w:rPr>
      </w:pPr>
    </w:p>
    <w:p w:rsidR="0092558D" w:rsidRPr="0092558D" w:rsidRDefault="0092558D" w:rsidP="0092558D">
      <w:pPr>
        <w:jc w:val="both"/>
        <w:rPr>
          <w:rFonts w:ascii="Arial" w:hAnsi="Arial" w:cs="Arial"/>
        </w:rPr>
      </w:pPr>
      <w:r w:rsidRPr="0092558D">
        <w:rPr>
          <w:rFonts w:ascii="Arial" w:hAnsi="Arial" w:cs="Arial"/>
        </w:rPr>
        <w:t xml:space="preserve">D. ________________, </w:t>
      </w:r>
      <w:proofErr w:type="spellStart"/>
      <w:r w:rsidRPr="0092558D">
        <w:rPr>
          <w:rFonts w:ascii="Arial" w:hAnsi="Arial" w:cs="Arial"/>
        </w:rPr>
        <w:t>mayor</w:t>
      </w:r>
      <w:proofErr w:type="spellEnd"/>
      <w:r w:rsidRPr="0092558D">
        <w:rPr>
          <w:rFonts w:ascii="Arial" w:hAnsi="Arial" w:cs="Arial"/>
        </w:rPr>
        <w:t xml:space="preserve"> de </w:t>
      </w:r>
      <w:proofErr w:type="spellStart"/>
      <w:r w:rsidRPr="0092558D">
        <w:rPr>
          <w:rFonts w:ascii="Arial" w:hAnsi="Arial" w:cs="Arial"/>
        </w:rPr>
        <w:t>edad</w:t>
      </w:r>
      <w:proofErr w:type="spellEnd"/>
      <w:r w:rsidRPr="0092558D">
        <w:rPr>
          <w:rFonts w:ascii="Arial" w:hAnsi="Arial" w:cs="Arial"/>
        </w:rPr>
        <w:t xml:space="preserve">, con DNI ________________, en </w:t>
      </w:r>
      <w:proofErr w:type="spellStart"/>
      <w:r w:rsidRPr="0092558D">
        <w:rPr>
          <w:rFonts w:ascii="Arial" w:hAnsi="Arial" w:cs="Arial"/>
        </w:rPr>
        <w:t>su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propio</w:t>
      </w:r>
      <w:proofErr w:type="spellEnd"/>
      <w:r w:rsidRPr="0092558D">
        <w:rPr>
          <w:rFonts w:ascii="Arial" w:hAnsi="Arial" w:cs="Arial"/>
        </w:rPr>
        <w:t xml:space="preserve"> nombre, o como </w:t>
      </w:r>
      <w:proofErr w:type="spellStart"/>
      <w:r w:rsidRPr="0092558D">
        <w:rPr>
          <w:rFonts w:ascii="Arial" w:hAnsi="Arial" w:cs="Arial"/>
        </w:rPr>
        <w:t>representante</w:t>
      </w:r>
      <w:proofErr w:type="spellEnd"/>
      <w:r w:rsidRPr="0092558D">
        <w:rPr>
          <w:rFonts w:ascii="Arial" w:hAnsi="Arial" w:cs="Arial"/>
        </w:rPr>
        <w:t xml:space="preserve"> legal de la empresa ________________, declara que para la(s) </w:t>
      </w:r>
      <w:proofErr w:type="spellStart"/>
      <w:r w:rsidRPr="0092558D">
        <w:rPr>
          <w:rFonts w:ascii="Arial" w:hAnsi="Arial" w:cs="Arial"/>
        </w:rPr>
        <w:t>prestación</w:t>
      </w:r>
      <w:proofErr w:type="spellEnd"/>
      <w:r w:rsidRPr="0092558D">
        <w:rPr>
          <w:rFonts w:ascii="Arial" w:hAnsi="Arial" w:cs="Arial"/>
        </w:rPr>
        <w:t xml:space="preserve">(es) ________________, </w:t>
      </w:r>
      <w:proofErr w:type="spellStart"/>
      <w:r w:rsidRPr="0092558D">
        <w:rPr>
          <w:rFonts w:ascii="Arial" w:hAnsi="Arial" w:cs="Arial"/>
        </w:rPr>
        <w:t>tengo</w:t>
      </w:r>
      <w:proofErr w:type="spellEnd"/>
      <w:r w:rsidRPr="0092558D">
        <w:rPr>
          <w:rFonts w:ascii="Arial" w:hAnsi="Arial" w:cs="Arial"/>
        </w:rPr>
        <w:t xml:space="preserve"> la </w:t>
      </w:r>
      <w:proofErr w:type="spellStart"/>
      <w:r w:rsidRPr="0092558D">
        <w:rPr>
          <w:rFonts w:ascii="Arial" w:hAnsi="Arial" w:cs="Arial"/>
        </w:rPr>
        <w:t>intención</w:t>
      </w:r>
      <w:proofErr w:type="spellEnd"/>
      <w:r w:rsidRPr="0092558D">
        <w:rPr>
          <w:rFonts w:ascii="Arial" w:hAnsi="Arial" w:cs="Arial"/>
        </w:rPr>
        <w:t xml:space="preserve"> de </w:t>
      </w:r>
      <w:proofErr w:type="spellStart"/>
      <w:r w:rsidRPr="0092558D">
        <w:rPr>
          <w:rFonts w:ascii="Arial" w:hAnsi="Arial" w:cs="Arial"/>
        </w:rPr>
        <w:t>subcontratar</w:t>
      </w:r>
      <w:proofErr w:type="spellEnd"/>
      <w:r w:rsidRPr="0092558D">
        <w:rPr>
          <w:rFonts w:ascii="Arial" w:hAnsi="Arial" w:cs="Arial"/>
        </w:rPr>
        <w:t xml:space="preserve"> con las </w:t>
      </w:r>
      <w:proofErr w:type="spellStart"/>
      <w:r w:rsidRPr="0092558D">
        <w:rPr>
          <w:rFonts w:ascii="Arial" w:hAnsi="Arial" w:cs="Arial"/>
        </w:rPr>
        <w:t>siguientes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entidades</w:t>
      </w:r>
      <w:proofErr w:type="spellEnd"/>
      <w:r w:rsidRPr="0092558D">
        <w:rPr>
          <w:rFonts w:ascii="Arial" w:hAnsi="Arial" w:cs="Arial"/>
        </w:rPr>
        <w:t xml:space="preserve"> y </w:t>
      </w:r>
      <w:proofErr w:type="spellStart"/>
      <w:r w:rsidRPr="0092558D">
        <w:rPr>
          <w:rFonts w:ascii="Arial" w:hAnsi="Arial" w:cs="Arial"/>
        </w:rPr>
        <w:t>porcentajes</w:t>
      </w:r>
      <w:proofErr w:type="spellEnd"/>
      <w:r w:rsidRPr="0092558D">
        <w:rPr>
          <w:rFonts w:ascii="Arial" w:hAnsi="Arial" w:cs="Arial"/>
        </w:rPr>
        <w:t>:</w:t>
      </w:r>
    </w:p>
    <w:p w:rsidR="0092558D" w:rsidRPr="0092558D" w:rsidRDefault="0092558D" w:rsidP="0092558D">
      <w:pPr>
        <w:rPr>
          <w:rFonts w:ascii="Arial" w:hAnsi="Arial" w:cs="Arial"/>
        </w:rPr>
      </w:pPr>
      <w:r w:rsidRPr="0092558D">
        <w:rPr>
          <w:rFonts w:ascii="Arial" w:hAnsi="Arial" w:cs="Arial"/>
        </w:rPr>
        <w:t>Indicar:</w:t>
      </w:r>
    </w:p>
    <w:p w:rsidR="0092558D" w:rsidRPr="0092558D" w:rsidRDefault="0092558D" w:rsidP="0092558D">
      <w:pPr>
        <w:pStyle w:val="Pargrafdellista"/>
        <w:numPr>
          <w:ilvl w:val="0"/>
          <w:numId w:val="1"/>
        </w:numPr>
        <w:rPr>
          <w:rFonts w:ascii="Arial" w:hAnsi="Arial" w:cs="Arial"/>
        </w:rPr>
      </w:pPr>
      <w:r w:rsidRPr="0092558D">
        <w:rPr>
          <w:rFonts w:ascii="Arial" w:hAnsi="Arial" w:cs="Arial"/>
        </w:rPr>
        <w:t xml:space="preserve">Los </w:t>
      </w:r>
      <w:proofErr w:type="spellStart"/>
      <w:r w:rsidRPr="0092558D">
        <w:rPr>
          <w:rFonts w:ascii="Arial" w:hAnsi="Arial" w:cs="Arial"/>
        </w:rPr>
        <w:t>sujetos</w:t>
      </w:r>
      <w:proofErr w:type="spellEnd"/>
      <w:r w:rsidRPr="0092558D">
        <w:rPr>
          <w:rFonts w:ascii="Arial" w:hAnsi="Arial" w:cs="Arial"/>
        </w:rPr>
        <w:t xml:space="preserve"> que </w:t>
      </w:r>
      <w:proofErr w:type="spellStart"/>
      <w:r w:rsidRPr="0092558D">
        <w:rPr>
          <w:rFonts w:ascii="Arial" w:hAnsi="Arial" w:cs="Arial"/>
        </w:rPr>
        <w:t>intervienen</w:t>
      </w:r>
      <w:proofErr w:type="spellEnd"/>
      <w:r w:rsidRPr="0092558D">
        <w:rPr>
          <w:rFonts w:ascii="Arial" w:hAnsi="Arial" w:cs="Arial"/>
        </w:rPr>
        <w:t xml:space="preserve"> (</w:t>
      </w:r>
      <w:proofErr w:type="spellStart"/>
      <w:r w:rsidRPr="0092558D">
        <w:rPr>
          <w:rFonts w:ascii="Arial" w:hAnsi="Arial" w:cs="Arial"/>
        </w:rPr>
        <w:t>identidad</w:t>
      </w:r>
      <w:proofErr w:type="spellEnd"/>
      <w:r w:rsidRPr="0092558D">
        <w:rPr>
          <w:rFonts w:ascii="Arial" w:hAnsi="Arial" w:cs="Arial"/>
        </w:rPr>
        <w:t xml:space="preserve">, </w:t>
      </w:r>
      <w:proofErr w:type="spellStart"/>
      <w:r w:rsidRPr="0092558D">
        <w:rPr>
          <w:rFonts w:ascii="Arial" w:hAnsi="Arial" w:cs="Arial"/>
        </w:rPr>
        <w:t>datos</w:t>
      </w:r>
      <w:proofErr w:type="spellEnd"/>
      <w:r w:rsidRPr="0092558D">
        <w:rPr>
          <w:rFonts w:ascii="Arial" w:hAnsi="Arial" w:cs="Arial"/>
        </w:rPr>
        <w:t xml:space="preserve"> de contacto y </w:t>
      </w:r>
      <w:proofErr w:type="spellStart"/>
      <w:r w:rsidRPr="0092558D">
        <w:rPr>
          <w:rFonts w:ascii="Arial" w:hAnsi="Arial" w:cs="Arial"/>
        </w:rPr>
        <w:t>representantes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legales</w:t>
      </w:r>
      <w:proofErr w:type="spellEnd"/>
      <w:r w:rsidRPr="0092558D">
        <w:rPr>
          <w:rFonts w:ascii="Arial" w:hAnsi="Arial" w:cs="Arial"/>
        </w:rPr>
        <w:t xml:space="preserve">) en la </w:t>
      </w:r>
      <w:proofErr w:type="spellStart"/>
      <w:r w:rsidRPr="0092558D">
        <w:rPr>
          <w:rFonts w:ascii="Arial" w:hAnsi="Arial" w:cs="Arial"/>
        </w:rPr>
        <w:t>subcontratación</w:t>
      </w:r>
      <w:proofErr w:type="spellEnd"/>
      <w:r w:rsidRPr="0092558D">
        <w:rPr>
          <w:rFonts w:ascii="Arial" w:hAnsi="Arial" w:cs="Arial"/>
        </w:rPr>
        <w:t xml:space="preserve">, con </w:t>
      </w:r>
      <w:proofErr w:type="spellStart"/>
      <w:r w:rsidRPr="0092558D">
        <w:rPr>
          <w:rFonts w:ascii="Arial" w:hAnsi="Arial" w:cs="Arial"/>
        </w:rPr>
        <w:t>indicación</w:t>
      </w:r>
      <w:proofErr w:type="spellEnd"/>
      <w:r w:rsidRPr="0092558D">
        <w:rPr>
          <w:rFonts w:ascii="Arial" w:hAnsi="Arial" w:cs="Arial"/>
        </w:rPr>
        <w:t xml:space="preserve"> de la </w:t>
      </w:r>
      <w:proofErr w:type="spellStart"/>
      <w:r w:rsidRPr="0092558D">
        <w:rPr>
          <w:rFonts w:ascii="Arial" w:hAnsi="Arial" w:cs="Arial"/>
        </w:rPr>
        <w:t>capacidad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técnica</w:t>
      </w:r>
      <w:proofErr w:type="spellEnd"/>
      <w:r w:rsidRPr="0092558D">
        <w:rPr>
          <w:rFonts w:ascii="Arial" w:hAnsi="Arial" w:cs="Arial"/>
        </w:rPr>
        <w:t xml:space="preserve"> y </w:t>
      </w:r>
      <w:proofErr w:type="spellStart"/>
      <w:r w:rsidRPr="0092558D">
        <w:rPr>
          <w:rFonts w:ascii="Arial" w:hAnsi="Arial" w:cs="Arial"/>
        </w:rPr>
        <w:t>profesional</w:t>
      </w:r>
      <w:proofErr w:type="spellEnd"/>
      <w:r w:rsidRPr="0092558D">
        <w:rPr>
          <w:rFonts w:ascii="Arial" w:hAnsi="Arial" w:cs="Arial"/>
        </w:rPr>
        <w:t xml:space="preserve"> del </w:t>
      </w:r>
      <w:proofErr w:type="spellStart"/>
      <w:r w:rsidRPr="0092558D">
        <w:rPr>
          <w:rFonts w:ascii="Arial" w:hAnsi="Arial" w:cs="Arial"/>
        </w:rPr>
        <w:t>subcontratista</w:t>
      </w:r>
      <w:proofErr w:type="spellEnd"/>
      <w:r w:rsidRPr="0092558D">
        <w:rPr>
          <w:rFonts w:ascii="Arial" w:hAnsi="Arial" w:cs="Arial"/>
        </w:rPr>
        <w:t xml:space="preserve"> o, en </w:t>
      </w:r>
      <w:proofErr w:type="spellStart"/>
      <w:r w:rsidRPr="0092558D">
        <w:rPr>
          <w:rFonts w:ascii="Arial" w:hAnsi="Arial" w:cs="Arial"/>
        </w:rPr>
        <w:t>su</w:t>
      </w:r>
      <w:proofErr w:type="spellEnd"/>
      <w:r w:rsidRPr="0092558D">
        <w:rPr>
          <w:rFonts w:ascii="Arial" w:hAnsi="Arial" w:cs="Arial"/>
        </w:rPr>
        <w:t xml:space="preserve"> caso, </w:t>
      </w:r>
      <w:proofErr w:type="spellStart"/>
      <w:r w:rsidRPr="0092558D">
        <w:rPr>
          <w:rFonts w:ascii="Arial" w:hAnsi="Arial" w:cs="Arial"/>
        </w:rPr>
        <w:t>clasificación</w:t>
      </w:r>
      <w:proofErr w:type="spellEnd"/>
      <w:r w:rsidRPr="0092558D">
        <w:rPr>
          <w:rFonts w:ascii="Arial" w:hAnsi="Arial" w:cs="Arial"/>
        </w:rPr>
        <w:t xml:space="preserve">, justificativa de la aptitud para </w:t>
      </w:r>
      <w:proofErr w:type="spellStart"/>
      <w:r w:rsidRPr="0092558D">
        <w:rPr>
          <w:rFonts w:ascii="Arial" w:hAnsi="Arial" w:cs="Arial"/>
        </w:rPr>
        <w:t>realizar</w:t>
      </w:r>
      <w:proofErr w:type="spellEnd"/>
      <w:r w:rsidRPr="0092558D">
        <w:rPr>
          <w:rFonts w:ascii="Arial" w:hAnsi="Arial" w:cs="Arial"/>
        </w:rPr>
        <w:t xml:space="preserve"> o </w:t>
      </w:r>
      <w:proofErr w:type="spellStart"/>
      <w:r w:rsidRPr="0092558D">
        <w:rPr>
          <w:rFonts w:ascii="Arial" w:hAnsi="Arial" w:cs="Arial"/>
        </w:rPr>
        <w:t>ejecutar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parte</w:t>
      </w:r>
      <w:proofErr w:type="spellEnd"/>
      <w:r w:rsidRPr="0092558D">
        <w:rPr>
          <w:rFonts w:ascii="Arial" w:hAnsi="Arial" w:cs="Arial"/>
        </w:rPr>
        <w:t xml:space="preserve"> del </w:t>
      </w:r>
      <w:proofErr w:type="spellStart"/>
      <w:r w:rsidRPr="0092558D">
        <w:rPr>
          <w:rFonts w:ascii="Arial" w:hAnsi="Arial" w:cs="Arial"/>
        </w:rPr>
        <w:t>servicio</w:t>
      </w:r>
      <w:proofErr w:type="spellEnd"/>
      <w:r w:rsidRPr="0092558D">
        <w:rPr>
          <w:rFonts w:ascii="Arial" w:hAnsi="Arial" w:cs="Arial"/>
        </w:rPr>
        <w:t>/obra.</w:t>
      </w:r>
    </w:p>
    <w:p w:rsidR="0092558D" w:rsidRPr="0092558D" w:rsidRDefault="0092558D" w:rsidP="0092558D">
      <w:pPr>
        <w:pStyle w:val="Pargrafdellist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92558D">
        <w:rPr>
          <w:rFonts w:ascii="Arial" w:hAnsi="Arial" w:cs="Arial"/>
        </w:rPr>
        <w:t>Indicación</w:t>
      </w:r>
      <w:proofErr w:type="spellEnd"/>
      <w:r w:rsidRPr="0092558D">
        <w:rPr>
          <w:rFonts w:ascii="Arial" w:hAnsi="Arial" w:cs="Arial"/>
        </w:rPr>
        <w:t xml:space="preserve"> del </w:t>
      </w:r>
      <w:proofErr w:type="spellStart"/>
      <w:r w:rsidRPr="0092558D">
        <w:rPr>
          <w:rFonts w:ascii="Arial" w:hAnsi="Arial" w:cs="Arial"/>
        </w:rPr>
        <w:t>objeto</w:t>
      </w:r>
      <w:proofErr w:type="spellEnd"/>
      <w:r w:rsidRPr="0092558D">
        <w:rPr>
          <w:rFonts w:ascii="Arial" w:hAnsi="Arial" w:cs="Arial"/>
        </w:rPr>
        <w:t xml:space="preserve"> o partes del </w:t>
      </w:r>
      <w:proofErr w:type="spellStart"/>
      <w:r w:rsidRPr="0092558D">
        <w:rPr>
          <w:rFonts w:ascii="Arial" w:hAnsi="Arial" w:cs="Arial"/>
        </w:rPr>
        <w:t>contrato</w:t>
      </w:r>
      <w:proofErr w:type="spellEnd"/>
      <w:r w:rsidRPr="0092558D">
        <w:rPr>
          <w:rFonts w:ascii="Arial" w:hAnsi="Arial" w:cs="Arial"/>
        </w:rPr>
        <w:t xml:space="preserve"> a </w:t>
      </w:r>
      <w:proofErr w:type="spellStart"/>
      <w:r w:rsidRPr="0092558D">
        <w:rPr>
          <w:rFonts w:ascii="Arial" w:hAnsi="Arial" w:cs="Arial"/>
        </w:rPr>
        <w:t>realizar</w:t>
      </w:r>
      <w:proofErr w:type="spellEnd"/>
      <w:r w:rsidRPr="0092558D">
        <w:rPr>
          <w:rFonts w:ascii="Arial" w:hAnsi="Arial" w:cs="Arial"/>
        </w:rPr>
        <w:t xml:space="preserve"> por cada </w:t>
      </w:r>
      <w:proofErr w:type="spellStart"/>
      <w:r w:rsidRPr="0092558D">
        <w:rPr>
          <w:rFonts w:ascii="Arial" w:hAnsi="Arial" w:cs="Arial"/>
        </w:rPr>
        <w:t>uno</w:t>
      </w:r>
      <w:proofErr w:type="spellEnd"/>
      <w:r w:rsidRPr="0092558D">
        <w:rPr>
          <w:rFonts w:ascii="Arial" w:hAnsi="Arial" w:cs="Arial"/>
        </w:rPr>
        <w:t xml:space="preserve"> de los </w:t>
      </w:r>
      <w:proofErr w:type="spellStart"/>
      <w:r w:rsidRPr="0092558D">
        <w:rPr>
          <w:rFonts w:ascii="Arial" w:hAnsi="Arial" w:cs="Arial"/>
        </w:rPr>
        <w:t>subcontratistas</w:t>
      </w:r>
      <w:proofErr w:type="spellEnd"/>
      <w:r w:rsidRPr="0092558D">
        <w:rPr>
          <w:rFonts w:ascii="Arial" w:hAnsi="Arial" w:cs="Arial"/>
        </w:rPr>
        <w:t>.</w:t>
      </w:r>
    </w:p>
    <w:p w:rsidR="0092558D" w:rsidRPr="0092558D" w:rsidRDefault="0092558D" w:rsidP="0092558D">
      <w:pPr>
        <w:pStyle w:val="Pargrafdellist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92558D">
        <w:rPr>
          <w:rFonts w:ascii="Arial" w:hAnsi="Arial" w:cs="Arial"/>
        </w:rPr>
        <w:t>Porcentaje</w:t>
      </w:r>
      <w:proofErr w:type="spellEnd"/>
      <w:r w:rsidRPr="0092558D">
        <w:rPr>
          <w:rFonts w:ascii="Arial" w:hAnsi="Arial" w:cs="Arial"/>
        </w:rPr>
        <w:t xml:space="preserve"> que representa en </w:t>
      </w:r>
      <w:proofErr w:type="spellStart"/>
      <w:r w:rsidRPr="0092558D">
        <w:rPr>
          <w:rFonts w:ascii="Arial" w:hAnsi="Arial" w:cs="Arial"/>
        </w:rPr>
        <w:t>relación</w:t>
      </w:r>
      <w:proofErr w:type="spellEnd"/>
      <w:r w:rsidRPr="0092558D">
        <w:rPr>
          <w:rFonts w:ascii="Arial" w:hAnsi="Arial" w:cs="Arial"/>
        </w:rPr>
        <w:t xml:space="preserve"> con la </w:t>
      </w:r>
      <w:proofErr w:type="spellStart"/>
      <w:r w:rsidRPr="0092558D">
        <w:rPr>
          <w:rFonts w:ascii="Arial" w:hAnsi="Arial" w:cs="Arial"/>
        </w:rPr>
        <w:t>prestación</w:t>
      </w:r>
      <w:proofErr w:type="spellEnd"/>
      <w:r w:rsidRPr="0092558D">
        <w:rPr>
          <w:rFonts w:ascii="Arial" w:hAnsi="Arial" w:cs="Arial"/>
        </w:rPr>
        <w:t xml:space="preserve"> principal.</w:t>
      </w:r>
    </w:p>
    <w:p w:rsidR="0092558D" w:rsidRPr="0092558D" w:rsidRDefault="0092558D" w:rsidP="0092558D">
      <w:pPr>
        <w:pStyle w:val="Pargrafdellist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92558D">
        <w:rPr>
          <w:rFonts w:ascii="Arial" w:hAnsi="Arial" w:cs="Arial"/>
        </w:rPr>
        <w:t>Plazos</w:t>
      </w:r>
      <w:proofErr w:type="spellEnd"/>
      <w:r w:rsidRPr="0092558D">
        <w:rPr>
          <w:rFonts w:ascii="Arial" w:hAnsi="Arial" w:cs="Arial"/>
        </w:rPr>
        <w:t xml:space="preserve"> en los </w:t>
      </w:r>
      <w:proofErr w:type="spellStart"/>
      <w:r w:rsidRPr="0092558D">
        <w:rPr>
          <w:rFonts w:ascii="Arial" w:hAnsi="Arial" w:cs="Arial"/>
        </w:rPr>
        <w:t>cuales</w:t>
      </w:r>
      <w:proofErr w:type="spellEnd"/>
      <w:r w:rsidRPr="0092558D">
        <w:rPr>
          <w:rFonts w:ascii="Arial" w:hAnsi="Arial" w:cs="Arial"/>
        </w:rPr>
        <w:t xml:space="preserve"> el </w:t>
      </w:r>
      <w:proofErr w:type="spellStart"/>
      <w:r w:rsidRPr="0092558D">
        <w:rPr>
          <w:rFonts w:ascii="Arial" w:hAnsi="Arial" w:cs="Arial"/>
        </w:rPr>
        <w:t>contratista</w:t>
      </w:r>
      <w:proofErr w:type="spellEnd"/>
      <w:r w:rsidRPr="0092558D">
        <w:rPr>
          <w:rFonts w:ascii="Arial" w:hAnsi="Arial" w:cs="Arial"/>
        </w:rPr>
        <w:t xml:space="preserve"> se obliga a pagar a los </w:t>
      </w:r>
      <w:proofErr w:type="spellStart"/>
      <w:r w:rsidRPr="0092558D">
        <w:rPr>
          <w:rFonts w:ascii="Arial" w:hAnsi="Arial" w:cs="Arial"/>
        </w:rPr>
        <w:t>subcontratistas</w:t>
      </w:r>
      <w:proofErr w:type="spellEnd"/>
      <w:r w:rsidRPr="0092558D">
        <w:rPr>
          <w:rFonts w:ascii="Arial" w:hAnsi="Arial" w:cs="Arial"/>
        </w:rPr>
        <w:t xml:space="preserve"> el </w:t>
      </w:r>
      <w:proofErr w:type="spellStart"/>
      <w:r w:rsidRPr="0092558D">
        <w:rPr>
          <w:rFonts w:ascii="Arial" w:hAnsi="Arial" w:cs="Arial"/>
        </w:rPr>
        <w:t>precio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pactado</w:t>
      </w:r>
      <w:proofErr w:type="spellEnd"/>
      <w:r w:rsidRPr="0092558D">
        <w:rPr>
          <w:rFonts w:ascii="Arial" w:hAnsi="Arial" w:cs="Arial"/>
        </w:rPr>
        <w:t>.</w:t>
      </w:r>
    </w:p>
    <w:p w:rsidR="0092558D" w:rsidRPr="0092558D" w:rsidRDefault="0092558D" w:rsidP="0092558D">
      <w:pPr>
        <w:jc w:val="both"/>
        <w:rPr>
          <w:rFonts w:ascii="Arial" w:hAnsi="Arial" w:cs="Arial"/>
        </w:rPr>
      </w:pPr>
      <w:proofErr w:type="spellStart"/>
      <w:r w:rsidRPr="0092558D">
        <w:rPr>
          <w:rFonts w:ascii="Arial" w:hAnsi="Arial" w:cs="Arial"/>
        </w:rPr>
        <w:t>Asimismo</w:t>
      </w:r>
      <w:proofErr w:type="spellEnd"/>
      <w:r w:rsidRPr="0092558D">
        <w:rPr>
          <w:rFonts w:ascii="Arial" w:hAnsi="Arial" w:cs="Arial"/>
        </w:rPr>
        <w:t xml:space="preserve">, </w:t>
      </w:r>
      <w:proofErr w:type="spellStart"/>
      <w:r w:rsidRPr="0092558D">
        <w:rPr>
          <w:rFonts w:ascii="Arial" w:hAnsi="Arial" w:cs="Arial"/>
        </w:rPr>
        <w:t>hago</w:t>
      </w:r>
      <w:proofErr w:type="spellEnd"/>
      <w:r w:rsidRPr="0092558D">
        <w:rPr>
          <w:rFonts w:ascii="Arial" w:hAnsi="Arial" w:cs="Arial"/>
        </w:rPr>
        <w:t xml:space="preserve"> constar que se </w:t>
      </w:r>
      <w:proofErr w:type="spellStart"/>
      <w:r w:rsidRPr="0092558D">
        <w:rPr>
          <w:rFonts w:ascii="Arial" w:hAnsi="Arial" w:cs="Arial"/>
        </w:rPr>
        <w:t>cumplirán</w:t>
      </w:r>
      <w:proofErr w:type="spellEnd"/>
      <w:r w:rsidRPr="0092558D">
        <w:rPr>
          <w:rFonts w:ascii="Arial" w:hAnsi="Arial" w:cs="Arial"/>
        </w:rPr>
        <w:t xml:space="preserve"> los </w:t>
      </w:r>
      <w:proofErr w:type="spellStart"/>
      <w:r w:rsidRPr="0092558D">
        <w:rPr>
          <w:rFonts w:ascii="Arial" w:hAnsi="Arial" w:cs="Arial"/>
        </w:rPr>
        <w:t>requisitos</w:t>
      </w:r>
      <w:proofErr w:type="spellEnd"/>
      <w:r w:rsidRPr="0092558D">
        <w:rPr>
          <w:rFonts w:ascii="Arial" w:hAnsi="Arial" w:cs="Arial"/>
        </w:rPr>
        <w:t xml:space="preserve"> que </w:t>
      </w:r>
      <w:proofErr w:type="spellStart"/>
      <w:r w:rsidRPr="0092558D">
        <w:rPr>
          <w:rFonts w:ascii="Arial" w:hAnsi="Arial" w:cs="Arial"/>
        </w:rPr>
        <w:t>establece</w:t>
      </w:r>
      <w:proofErr w:type="spellEnd"/>
      <w:r w:rsidRPr="0092558D">
        <w:rPr>
          <w:rFonts w:ascii="Arial" w:hAnsi="Arial" w:cs="Arial"/>
        </w:rPr>
        <w:t xml:space="preserve"> el </w:t>
      </w:r>
      <w:proofErr w:type="spellStart"/>
      <w:r w:rsidRPr="0092558D">
        <w:rPr>
          <w:rFonts w:ascii="Arial" w:hAnsi="Arial" w:cs="Arial"/>
        </w:rPr>
        <w:t>artículo</w:t>
      </w:r>
      <w:proofErr w:type="spellEnd"/>
      <w:r w:rsidRPr="0092558D">
        <w:rPr>
          <w:rFonts w:ascii="Arial" w:hAnsi="Arial" w:cs="Arial"/>
        </w:rPr>
        <w:t xml:space="preserve"> 216 de la LCSP.</w:t>
      </w:r>
    </w:p>
    <w:p w:rsidR="0092558D" w:rsidRPr="0092558D" w:rsidRDefault="0092558D" w:rsidP="0092558D">
      <w:pPr>
        <w:jc w:val="both"/>
        <w:rPr>
          <w:rFonts w:ascii="Arial" w:hAnsi="Arial" w:cs="Arial"/>
        </w:rPr>
      </w:pPr>
      <w:proofErr w:type="spellStart"/>
      <w:r w:rsidRPr="0092558D">
        <w:rPr>
          <w:rFonts w:ascii="Arial" w:hAnsi="Arial" w:cs="Arial"/>
        </w:rPr>
        <w:t>Igualmente</w:t>
      </w:r>
      <w:proofErr w:type="spellEnd"/>
      <w:r w:rsidRPr="0092558D">
        <w:rPr>
          <w:rFonts w:ascii="Arial" w:hAnsi="Arial" w:cs="Arial"/>
        </w:rPr>
        <w:t xml:space="preserve">, </w:t>
      </w:r>
      <w:proofErr w:type="spellStart"/>
      <w:r w:rsidRPr="0092558D">
        <w:rPr>
          <w:rFonts w:ascii="Arial" w:hAnsi="Arial" w:cs="Arial"/>
        </w:rPr>
        <w:t>hago</w:t>
      </w:r>
      <w:proofErr w:type="spellEnd"/>
      <w:r w:rsidRPr="0092558D">
        <w:rPr>
          <w:rFonts w:ascii="Arial" w:hAnsi="Arial" w:cs="Arial"/>
        </w:rPr>
        <w:t xml:space="preserve"> constar que los </w:t>
      </w:r>
      <w:proofErr w:type="spellStart"/>
      <w:r w:rsidRPr="0092558D">
        <w:rPr>
          <w:rFonts w:ascii="Arial" w:hAnsi="Arial" w:cs="Arial"/>
        </w:rPr>
        <w:t>sujetos</w:t>
      </w:r>
      <w:proofErr w:type="spellEnd"/>
      <w:r w:rsidRPr="0092558D">
        <w:rPr>
          <w:rFonts w:ascii="Arial" w:hAnsi="Arial" w:cs="Arial"/>
        </w:rPr>
        <w:t xml:space="preserve"> con los que </w:t>
      </w:r>
      <w:proofErr w:type="spellStart"/>
      <w:r w:rsidRPr="0092558D">
        <w:rPr>
          <w:rFonts w:ascii="Arial" w:hAnsi="Arial" w:cs="Arial"/>
        </w:rPr>
        <w:t>tengo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intención</w:t>
      </w:r>
      <w:proofErr w:type="spellEnd"/>
      <w:r w:rsidRPr="0092558D">
        <w:rPr>
          <w:rFonts w:ascii="Arial" w:hAnsi="Arial" w:cs="Arial"/>
        </w:rPr>
        <w:t xml:space="preserve"> de concertar la </w:t>
      </w:r>
      <w:proofErr w:type="spellStart"/>
      <w:r w:rsidRPr="0092558D">
        <w:rPr>
          <w:rFonts w:ascii="Arial" w:hAnsi="Arial" w:cs="Arial"/>
        </w:rPr>
        <w:t>subcontratación</w:t>
      </w:r>
      <w:proofErr w:type="spellEnd"/>
      <w:r w:rsidRPr="0092558D">
        <w:rPr>
          <w:rFonts w:ascii="Arial" w:hAnsi="Arial" w:cs="Arial"/>
        </w:rPr>
        <w:t xml:space="preserve"> han </w:t>
      </w:r>
      <w:proofErr w:type="spellStart"/>
      <w:r w:rsidRPr="0092558D">
        <w:rPr>
          <w:rFonts w:ascii="Arial" w:hAnsi="Arial" w:cs="Arial"/>
        </w:rPr>
        <w:t>acreditado</w:t>
      </w:r>
      <w:proofErr w:type="spellEnd"/>
      <w:r w:rsidRPr="0092558D">
        <w:rPr>
          <w:rFonts w:ascii="Arial" w:hAnsi="Arial" w:cs="Arial"/>
        </w:rPr>
        <w:t xml:space="preserve">, </w:t>
      </w:r>
      <w:proofErr w:type="spellStart"/>
      <w:r w:rsidRPr="0092558D">
        <w:rPr>
          <w:rFonts w:ascii="Arial" w:hAnsi="Arial" w:cs="Arial"/>
        </w:rPr>
        <w:t>mediante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declaración</w:t>
      </w:r>
      <w:proofErr w:type="spellEnd"/>
      <w:r w:rsidRPr="0092558D">
        <w:rPr>
          <w:rFonts w:ascii="Arial" w:hAnsi="Arial" w:cs="Arial"/>
        </w:rPr>
        <w:t xml:space="preserve"> responsable o DEUC, la </w:t>
      </w:r>
      <w:proofErr w:type="spellStart"/>
      <w:r w:rsidRPr="0092558D">
        <w:rPr>
          <w:rFonts w:ascii="Arial" w:hAnsi="Arial" w:cs="Arial"/>
        </w:rPr>
        <w:t>obligación</w:t>
      </w:r>
      <w:proofErr w:type="spellEnd"/>
      <w:r w:rsidRPr="0092558D">
        <w:rPr>
          <w:rFonts w:ascii="Arial" w:hAnsi="Arial" w:cs="Arial"/>
        </w:rPr>
        <w:t xml:space="preserve"> de no estar </w:t>
      </w:r>
      <w:proofErr w:type="spellStart"/>
      <w:r w:rsidRPr="0092558D">
        <w:rPr>
          <w:rFonts w:ascii="Arial" w:hAnsi="Arial" w:cs="Arial"/>
        </w:rPr>
        <w:t>sometida</w:t>
      </w:r>
      <w:proofErr w:type="spellEnd"/>
      <w:r w:rsidRPr="0092558D">
        <w:rPr>
          <w:rFonts w:ascii="Arial" w:hAnsi="Arial" w:cs="Arial"/>
        </w:rPr>
        <w:t xml:space="preserve"> la empresa a las </w:t>
      </w:r>
      <w:proofErr w:type="spellStart"/>
      <w:r w:rsidRPr="0092558D">
        <w:rPr>
          <w:rFonts w:ascii="Arial" w:hAnsi="Arial" w:cs="Arial"/>
        </w:rPr>
        <w:t>prohibiciones</w:t>
      </w:r>
      <w:proofErr w:type="spellEnd"/>
      <w:r w:rsidRPr="0092558D">
        <w:rPr>
          <w:rFonts w:ascii="Arial" w:hAnsi="Arial" w:cs="Arial"/>
        </w:rPr>
        <w:t xml:space="preserve"> para </w:t>
      </w:r>
      <w:proofErr w:type="spellStart"/>
      <w:r w:rsidRPr="0092558D">
        <w:rPr>
          <w:rFonts w:ascii="Arial" w:hAnsi="Arial" w:cs="Arial"/>
        </w:rPr>
        <w:t>contratar</w:t>
      </w:r>
      <w:proofErr w:type="spellEnd"/>
      <w:r w:rsidRPr="0092558D">
        <w:rPr>
          <w:rFonts w:ascii="Arial" w:hAnsi="Arial" w:cs="Arial"/>
        </w:rPr>
        <w:t xml:space="preserve">, conforme al art. 71 de la LCSP y, </w:t>
      </w:r>
      <w:proofErr w:type="spellStart"/>
      <w:r w:rsidRPr="0092558D">
        <w:rPr>
          <w:rFonts w:ascii="Arial" w:hAnsi="Arial" w:cs="Arial"/>
        </w:rPr>
        <w:t>mediante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certificaciones</w:t>
      </w:r>
      <w:proofErr w:type="spellEnd"/>
      <w:r w:rsidRPr="0092558D">
        <w:rPr>
          <w:rFonts w:ascii="Arial" w:hAnsi="Arial" w:cs="Arial"/>
        </w:rPr>
        <w:t xml:space="preserve"> de la Agencia Estatal de </w:t>
      </w:r>
      <w:proofErr w:type="spellStart"/>
      <w:r w:rsidRPr="0092558D">
        <w:rPr>
          <w:rFonts w:ascii="Arial" w:hAnsi="Arial" w:cs="Arial"/>
        </w:rPr>
        <w:t>Administración</w:t>
      </w:r>
      <w:proofErr w:type="spellEnd"/>
      <w:r w:rsidRPr="0092558D">
        <w:rPr>
          <w:rFonts w:ascii="Arial" w:hAnsi="Arial" w:cs="Arial"/>
        </w:rPr>
        <w:t xml:space="preserve"> Tributaria y de la </w:t>
      </w:r>
      <w:proofErr w:type="spellStart"/>
      <w:r w:rsidRPr="0092558D">
        <w:rPr>
          <w:rFonts w:ascii="Arial" w:hAnsi="Arial" w:cs="Arial"/>
        </w:rPr>
        <w:t>Tesorería</w:t>
      </w:r>
      <w:proofErr w:type="spellEnd"/>
      <w:r w:rsidRPr="0092558D">
        <w:rPr>
          <w:rFonts w:ascii="Arial" w:hAnsi="Arial" w:cs="Arial"/>
        </w:rPr>
        <w:t xml:space="preserve"> General de la Seguridad Social, </w:t>
      </w:r>
      <w:proofErr w:type="spellStart"/>
      <w:r w:rsidRPr="0092558D">
        <w:rPr>
          <w:rFonts w:ascii="Arial" w:hAnsi="Arial" w:cs="Arial"/>
        </w:rPr>
        <w:t>demostrarán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mensualmente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encontrarse</w:t>
      </w:r>
      <w:proofErr w:type="spellEnd"/>
      <w:r w:rsidRPr="0092558D">
        <w:rPr>
          <w:rFonts w:ascii="Arial" w:hAnsi="Arial" w:cs="Arial"/>
        </w:rPr>
        <w:t xml:space="preserve"> al </w:t>
      </w:r>
      <w:proofErr w:type="spellStart"/>
      <w:r w:rsidRPr="0092558D">
        <w:rPr>
          <w:rFonts w:ascii="Arial" w:hAnsi="Arial" w:cs="Arial"/>
        </w:rPr>
        <w:t>corriente</w:t>
      </w:r>
      <w:proofErr w:type="spellEnd"/>
      <w:r w:rsidRPr="0092558D">
        <w:rPr>
          <w:rFonts w:ascii="Arial" w:hAnsi="Arial" w:cs="Arial"/>
        </w:rPr>
        <w:t xml:space="preserve"> en el </w:t>
      </w:r>
      <w:proofErr w:type="spellStart"/>
      <w:r w:rsidRPr="0092558D">
        <w:rPr>
          <w:rFonts w:ascii="Arial" w:hAnsi="Arial" w:cs="Arial"/>
        </w:rPr>
        <w:t>cumplimiento</w:t>
      </w:r>
      <w:proofErr w:type="spellEnd"/>
      <w:r w:rsidRPr="0092558D">
        <w:rPr>
          <w:rFonts w:ascii="Arial" w:hAnsi="Arial" w:cs="Arial"/>
        </w:rPr>
        <w:t xml:space="preserve"> de las </w:t>
      </w:r>
      <w:proofErr w:type="spellStart"/>
      <w:r w:rsidRPr="0092558D">
        <w:rPr>
          <w:rFonts w:ascii="Arial" w:hAnsi="Arial" w:cs="Arial"/>
        </w:rPr>
        <w:t>obligaciones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tributarias</w:t>
      </w:r>
      <w:proofErr w:type="spellEnd"/>
      <w:r w:rsidRPr="0092558D">
        <w:rPr>
          <w:rFonts w:ascii="Arial" w:hAnsi="Arial" w:cs="Arial"/>
        </w:rPr>
        <w:t xml:space="preserve"> y con la Seguridad Social </w:t>
      </w:r>
      <w:proofErr w:type="spellStart"/>
      <w:r w:rsidRPr="0092558D">
        <w:rPr>
          <w:rFonts w:ascii="Arial" w:hAnsi="Arial" w:cs="Arial"/>
        </w:rPr>
        <w:t>impuestas</w:t>
      </w:r>
      <w:proofErr w:type="spellEnd"/>
      <w:r w:rsidRPr="0092558D">
        <w:rPr>
          <w:rFonts w:ascii="Arial" w:hAnsi="Arial" w:cs="Arial"/>
        </w:rPr>
        <w:t xml:space="preserve"> por las </w:t>
      </w:r>
      <w:proofErr w:type="spellStart"/>
      <w:r w:rsidRPr="0092558D">
        <w:rPr>
          <w:rFonts w:ascii="Arial" w:hAnsi="Arial" w:cs="Arial"/>
        </w:rPr>
        <w:t>disposiciones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vigentes</w:t>
      </w:r>
      <w:proofErr w:type="spellEnd"/>
      <w:r w:rsidRPr="0092558D">
        <w:rPr>
          <w:rFonts w:ascii="Arial" w:hAnsi="Arial" w:cs="Arial"/>
        </w:rPr>
        <w:t>.</w:t>
      </w:r>
    </w:p>
    <w:p w:rsidR="0092558D" w:rsidRPr="0092558D" w:rsidRDefault="0092558D" w:rsidP="0092558D">
      <w:pPr>
        <w:jc w:val="both"/>
        <w:rPr>
          <w:rFonts w:ascii="Arial" w:hAnsi="Arial" w:cs="Arial"/>
        </w:rPr>
      </w:pPr>
      <w:r w:rsidRPr="0092558D">
        <w:rPr>
          <w:rFonts w:ascii="Arial" w:hAnsi="Arial" w:cs="Arial"/>
        </w:rPr>
        <w:t xml:space="preserve">Y </w:t>
      </w:r>
      <w:proofErr w:type="spellStart"/>
      <w:r w:rsidRPr="0092558D">
        <w:rPr>
          <w:rFonts w:ascii="Arial" w:hAnsi="Arial" w:cs="Arial"/>
        </w:rPr>
        <w:t>asimismo</w:t>
      </w:r>
      <w:proofErr w:type="spellEnd"/>
      <w:r w:rsidRPr="0092558D">
        <w:rPr>
          <w:rFonts w:ascii="Arial" w:hAnsi="Arial" w:cs="Arial"/>
        </w:rPr>
        <w:t xml:space="preserve"> se han </w:t>
      </w:r>
      <w:proofErr w:type="spellStart"/>
      <w:r w:rsidRPr="0092558D">
        <w:rPr>
          <w:rFonts w:ascii="Arial" w:hAnsi="Arial" w:cs="Arial"/>
        </w:rPr>
        <w:t>comprometido</w:t>
      </w:r>
      <w:proofErr w:type="spellEnd"/>
      <w:r w:rsidRPr="0092558D">
        <w:rPr>
          <w:rFonts w:ascii="Arial" w:hAnsi="Arial" w:cs="Arial"/>
        </w:rPr>
        <w:t xml:space="preserve"> a no </w:t>
      </w:r>
      <w:proofErr w:type="spellStart"/>
      <w:r w:rsidRPr="0092558D">
        <w:rPr>
          <w:rFonts w:ascii="Arial" w:hAnsi="Arial" w:cs="Arial"/>
        </w:rPr>
        <w:t>subcontratar</w:t>
      </w:r>
      <w:proofErr w:type="spellEnd"/>
      <w:r w:rsidRPr="0092558D">
        <w:rPr>
          <w:rFonts w:ascii="Arial" w:hAnsi="Arial" w:cs="Arial"/>
        </w:rPr>
        <w:t xml:space="preserve"> ninguna </w:t>
      </w:r>
      <w:proofErr w:type="spellStart"/>
      <w:r w:rsidRPr="0092558D">
        <w:rPr>
          <w:rFonts w:ascii="Arial" w:hAnsi="Arial" w:cs="Arial"/>
        </w:rPr>
        <w:t>actividad</w:t>
      </w:r>
      <w:proofErr w:type="spellEnd"/>
      <w:r w:rsidRPr="0092558D">
        <w:rPr>
          <w:rFonts w:ascii="Arial" w:hAnsi="Arial" w:cs="Arial"/>
        </w:rPr>
        <w:t xml:space="preserve"> del </w:t>
      </w:r>
      <w:proofErr w:type="spellStart"/>
      <w:r w:rsidRPr="0092558D">
        <w:rPr>
          <w:rFonts w:ascii="Arial" w:hAnsi="Arial" w:cs="Arial"/>
        </w:rPr>
        <w:t>contrato</w:t>
      </w:r>
      <w:proofErr w:type="spellEnd"/>
      <w:r w:rsidRPr="0092558D">
        <w:rPr>
          <w:rFonts w:ascii="Arial" w:hAnsi="Arial" w:cs="Arial"/>
        </w:rPr>
        <w:t xml:space="preserve"> con </w:t>
      </w:r>
      <w:proofErr w:type="spellStart"/>
      <w:r w:rsidRPr="0092558D">
        <w:rPr>
          <w:rFonts w:ascii="Arial" w:hAnsi="Arial" w:cs="Arial"/>
        </w:rPr>
        <w:t>empresas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sometidas</w:t>
      </w:r>
      <w:proofErr w:type="spellEnd"/>
      <w:r w:rsidRPr="0092558D">
        <w:rPr>
          <w:rFonts w:ascii="Arial" w:hAnsi="Arial" w:cs="Arial"/>
        </w:rPr>
        <w:t xml:space="preserve"> a </w:t>
      </w:r>
      <w:proofErr w:type="spellStart"/>
      <w:r w:rsidRPr="0092558D">
        <w:rPr>
          <w:rFonts w:ascii="Arial" w:hAnsi="Arial" w:cs="Arial"/>
        </w:rPr>
        <w:t>cualquiera</w:t>
      </w:r>
      <w:proofErr w:type="spellEnd"/>
      <w:r w:rsidRPr="0092558D">
        <w:rPr>
          <w:rFonts w:ascii="Arial" w:hAnsi="Arial" w:cs="Arial"/>
        </w:rPr>
        <w:t xml:space="preserve"> de las </w:t>
      </w:r>
      <w:proofErr w:type="spellStart"/>
      <w:r w:rsidRPr="0092558D">
        <w:rPr>
          <w:rFonts w:ascii="Arial" w:hAnsi="Arial" w:cs="Arial"/>
        </w:rPr>
        <w:t>prohibiciones</w:t>
      </w:r>
      <w:proofErr w:type="spellEnd"/>
      <w:r w:rsidRPr="0092558D">
        <w:rPr>
          <w:rFonts w:ascii="Arial" w:hAnsi="Arial" w:cs="Arial"/>
        </w:rPr>
        <w:t xml:space="preserve"> para </w:t>
      </w:r>
      <w:proofErr w:type="spellStart"/>
      <w:r w:rsidRPr="0092558D">
        <w:rPr>
          <w:rFonts w:ascii="Arial" w:hAnsi="Arial" w:cs="Arial"/>
        </w:rPr>
        <w:t>contratar</w:t>
      </w:r>
      <w:proofErr w:type="spellEnd"/>
      <w:r w:rsidRPr="0092558D">
        <w:rPr>
          <w:rFonts w:ascii="Arial" w:hAnsi="Arial" w:cs="Arial"/>
        </w:rPr>
        <w:t xml:space="preserve"> con las </w:t>
      </w:r>
      <w:proofErr w:type="spellStart"/>
      <w:r w:rsidRPr="0092558D">
        <w:rPr>
          <w:rFonts w:ascii="Arial" w:hAnsi="Arial" w:cs="Arial"/>
        </w:rPr>
        <w:t>entidades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públicas</w:t>
      </w:r>
      <w:proofErr w:type="spellEnd"/>
      <w:r w:rsidRPr="0092558D">
        <w:rPr>
          <w:rFonts w:ascii="Arial" w:hAnsi="Arial" w:cs="Arial"/>
        </w:rPr>
        <w:t xml:space="preserve"> que </w:t>
      </w:r>
      <w:proofErr w:type="spellStart"/>
      <w:r w:rsidRPr="0092558D">
        <w:rPr>
          <w:rFonts w:ascii="Arial" w:hAnsi="Arial" w:cs="Arial"/>
        </w:rPr>
        <w:t>recoge</w:t>
      </w:r>
      <w:proofErr w:type="spellEnd"/>
      <w:r w:rsidRPr="0092558D">
        <w:rPr>
          <w:rFonts w:ascii="Arial" w:hAnsi="Arial" w:cs="Arial"/>
        </w:rPr>
        <w:t xml:space="preserve"> el </w:t>
      </w:r>
      <w:proofErr w:type="spellStart"/>
      <w:r w:rsidRPr="0092558D">
        <w:rPr>
          <w:rFonts w:ascii="Arial" w:hAnsi="Arial" w:cs="Arial"/>
        </w:rPr>
        <w:t>mencionado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artículo</w:t>
      </w:r>
      <w:proofErr w:type="spellEnd"/>
      <w:r w:rsidRPr="0092558D">
        <w:rPr>
          <w:rFonts w:ascii="Arial" w:hAnsi="Arial" w:cs="Arial"/>
        </w:rPr>
        <w:t>.</w:t>
      </w:r>
    </w:p>
    <w:p w:rsidR="0092558D" w:rsidRPr="0092558D" w:rsidRDefault="0092558D">
      <w:pPr>
        <w:rPr>
          <w:rFonts w:ascii="Arial" w:hAnsi="Arial" w:cs="Arial"/>
        </w:rPr>
      </w:pPr>
    </w:p>
    <w:sectPr w:rsidR="0092558D" w:rsidRPr="0092558D" w:rsidSect="009255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46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8D" w:rsidRDefault="0092558D" w:rsidP="0092558D">
      <w:pPr>
        <w:spacing w:after="0"/>
      </w:pPr>
      <w:r>
        <w:separator/>
      </w:r>
    </w:p>
  </w:endnote>
  <w:endnote w:type="continuationSeparator" w:id="0">
    <w:p w:rsidR="0092558D" w:rsidRDefault="0092558D" w:rsidP="009255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A95" w:rsidRDefault="00A56A9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58D" w:rsidRDefault="0092558D" w:rsidP="0092558D">
    <w:pPr>
      <w:pStyle w:val="Peu"/>
      <w:ind w:left="-284"/>
      <w:rPr>
        <w:rFonts w:asciiTheme="minorHAnsi" w:eastAsiaTheme="minorHAnsi" w:hAnsiTheme="minorHAnsi" w:cstheme="minorBidi"/>
      </w:rPr>
    </w:pPr>
    <w:r>
      <w:rPr>
        <w:noProof/>
        <w:lang w:eastAsia="ca-ES"/>
      </w:rPr>
      <w:drawing>
        <wp:inline distT="0" distB="0" distL="0" distR="0" wp14:anchorId="55872143" wp14:editId="3C13DBA2">
          <wp:extent cx="1228725" cy="324247"/>
          <wp:effectExtent l="0" t="0" r="0" b="0"/>
          <wp:docPr id="47" name="Imatge 47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783" cy="3269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60DDBCF4" wp14:editId="35A6B415">
          <wp:extent cx="1562100" cy="381000"/>
          <wp:effectExtent l="0" t="0" r="0" b="0"/>
          <wp:docPr id="48" name="Imatge 48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5757627E" wp14:editId="4E6A65F2">
          <wp:extent cx="1314450" cy="400050"/>
          <wp:effectExtent l="0" t="0" r="0" b="0"/>
          <wp:docPr id="49" name="Imatge 49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62D5DD83" wp14:editId="419FDA4F">
          <wp:extent cx="1333500" cy="352425"/>
          <wp:effectExtent l="0" t="0" r="0" b="9525"/>
          <wp:docPr id="50" name="Imatge 50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558D" w:rsidRDefault="0092558D">
    <w:pPr>
      <w:pStyle w:val="Peu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A95" w:rsidRDefault="00A56A9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8D" w:rsidRDefault="0092558D" w:rsidP="0092558D">
      <w:pPr>
        <w:spacing w:after="0"/>
      </w:pPr>
      <w:r>
        <w:separator/>
      </w:r>
    </w:p>
  </w:footnote>
  <w:footnote w:type="continuationSeparator" w:id="0">
    <w:p w:rsidR="0092558D" w:rsidRDefault="0092558D" w:rsidP="009255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A95" w:rsidRDefault="00A56A9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58D" w:rsidRDefault="00A56A95" w:rsidP="00A56A95">
    <w:pPr>
      <w:pStyle w:val="Capalera"/>
      <w:jc w:val="right"/>
    </w:pPr>
    <w:ins w:id="0" w:author="Gomez Rodriguez, David" w:date="2025-09-18T10:18:00Z">
      <w:r w:rsidRPr="004F7A31">
        <w:rPr>
          <w:b/>
          <w:noProof/>
        </w:rPr>
        <w:drawing>
          <wp:inline distT="0" distB="0" distL="0" distR="0" wp14:anchorId="3062ED0E" wp14:editId="5E2D027C">
            <wp:extent cx="1743075" cy="704850"/>
            <wp:effectExtent l="0" t="0" r="9525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A95" w:rsidRDefault="00A56A9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168DB"/>
    <w:multiLevelType w:val="hybridMultilevel"/>
    <w:tmpl w:val="EF400F1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mez Rodriguez, David">
    <w15:presenceInfo w15:providerId="None" w15:userId="Gomez Rodriguez, Dav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58D"/>
    <w:rsid w:val="00677672"/>
    <w:rsid w:val="0092558D"/>
    <w:rsid w:val="00A5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D97A1474-5FC8-43C0-BD58-23E916072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58D"/>
    <w:pPr>
      <w:spacing w:after="100" w:afterAutospacing="1" w:line="240" w:lineRule="auto"/>
    </w:pPr>
    <w:rPr>
      <w:rFonts w:ascii="Calibri" w:eastAsia="Calibri" w:hAnsi="Calibri" w:cs="Times New Roman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92558D"/>
    <w:pPr>
      <w:tabs>
        <w:tab w:val="center" w:pos="4252"/>
        <w:tab w:val="right" w:pos="8504"/>
      </w:tabs>
      <w:spacing w:after="0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92558D"/>
    <w:rPr>
      <w:rFonts w:ascii="Calibri" w:eastAsia="Calibri" w:hAnsi="Calibri" w:cs="Times New Roman"/>
    </w:rPr>
  </w:style>
  <w:style w:type="paragraph" w:styleId="Peu">
    <w:name w:val="footer"/>
    <w:basedOn w:val="Normal"/>
    <w:link w:val="PeuCar"/>
    <w:uiPriority w:val="99"/>
    <w:unhideWhenUsed/>
    <w:rsid w:val="0092558D"/>
    <w:pPr>
      <w:tabs>
        <w:tab w:val="center" w:pos="4252"/>
        <w:tab w:val="right" w:pos="8504"/>
      </w:tabs>
      <w:spacing w:after="0"/>
    </w:pPr>
  </w:style>
  <w:style w:type="character" w:customStyle="1" w:styleId="PeuCar">
    <w:name w:val="Peu Car"/>
    <w:basedOn w:val="Tipusdelletraperdefectedelpargraf"/>
    <w:link w:val="Peu"/>
    <w:uiPriority w:val="99"/>
    <w:rsid w:val="0092558D"/>
    <w:rPr>
      <w:rFonts w:ascii="Calibri" w:eastAsia="Calibri" w:hAnsi="Calibri" w:cs="Times New Roman"/>
    </w:rPr>
  </w:style>
  <w:style w:type="paragraph" w:styleId="Pargrafdellista">
    <w:name w:val="List Paragraph"/>
    <w:basedOn w:val="Normal"/>
    <w:uiPriority w:val="34"/>
    <w:qFormat/>
    <w:rsid w:val="009255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JOSE RIBA, AGATA</dc:creator>
  <cp:keywords/>
  <dc:description/>
  <cp:lastModifiedBy>Gomez Rodriguez, David</cp:lastModifiedBy>
  <cp:revision>2</cp:revision>
  <dcterms:created xsi:type="dcterms:W3CDTF">2025-07-24T10:28:00Z</dcterms:created>
  <dcterms:modified xsi:type="dcterms:W3CDTF">2025-09-26T09:13:00Z</dcterms:modified>
</cp:coreProperties>
</file>